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94" w:rsidRPr="003230EE" w:rsidRDefault="00C81666" w:rsidP="003230EE">
      <w:pPr>
        <w:spacing w:after="0"/>
        <w:jc w:val="center"/>
        <w:rPr>
          <w:b/>
          <w:sz w:val="28"/>
        </w:rPr>
      </w:pPr>
      <w:r w:rsidRPr="003230EE">
        <w:rPr>
          <w:b/>
          <w:sz w:val="28"/>
        </w:rPr>
        <w:t xml:space="preserve">Unit </w:t>
      </w:r>
      <w:r w:rsidR="00203394">
        <w:rPr>
          <w:b/>
          <w:sz w:val="28"/>
        </w:rPr>
        <w:t>3</w:t>
      </w:r>
      <w:r w:rsidRPr="003230EE">
        <w:rPr>
          <w:b/>
          <w:sz w:val="28"/>
        </w:rPr>
        <w:t xml:space="preserve"> Vocabulary List</w:t>
      </w:r>
    </w:p>
    <w:p w:rsidR="00C81666" w:rsidRDefault="00203394" w:rsidP="003230EE">
      <w:pPr>
        <w:spacing w:after="0"/>
        <w:jc w:val="center"/>
        <w:rPr>
          <w:b/>
          <w:sz w:val="28"/>
        </w:rPr>
      </w:pPr>
      <w:r>
        <w:rPr>
          <w:b/>
          <w:sz w:val="28"/>
        </w:rPr>
        <w:t>A day in the life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455E2">
        <w:tc>
          <w:tcPr>
            <w:tcW w:w="9576" w:type="dxa"/>
            <w:gridSpan w:val="2"/>
          </w:tcPr>
          <w:p w:rsidR="00F455E2" w:rsidRPr="00203394" w:rsidRDefault="00203394">
            <w:pPr>
              <w:rPr>
                <w:b/>
                <w:sz w:val="24"/>
              </w:rPr>
            </w:pPr>
            <w:r w:rsidRPr="00203394">
              <w:rPr>
                <w:b/>
                <w:sz w:val="24"/>
              </w:rPr>
              <w:t>Talk about how I and others feel</w:t>
            </w:r>
            <w:r w:rsidR="001004AF">
              <w:rPr>
                <w:b/>
                <w:sz w:val="24"/>
              </w:rPr>
              <w:t xml:space="preserve"> and why</w:t>
            </w:r>
          </w:p>
        </w:tc>
      </w:tr>
      <w:tr w:rsidR="00F455E2" w:rsidRPr="00F676EC">
        <w:tc>
          <w:tcPr>
            <w:tcW w:w="4788" w:type="dxa"/>
          </w:tcPr>
          <w:p w:rsidR="003B56AA" w:rsidRDefault="003B56AA" w:rsidP="00203394"/>
          <w:p w:rsidR="004621BF" w:rsidRPr="00F676EC" w:rsidRDefault="00F676EC" w:rsidP="00203394">
            <w:pPr>
              <w:rPr>
                <w:lang w:val="es-ES"/>
              </w:rPr>
            </w:pPr>
            <w:r w:rsidRPr="00F676EC">
              <w:rPr>
                <w:lang w:val="es-ES"/>
              </w:rPr>
              <w:t>¿Cómo están Ustedes?</w:t>
            </w:r>
          </w:p>
          <w:p w:rsidR="00F676EC" w:rsidRPr="00F676EC" w:rsidRDefault="00F676EC" w:rsidP="00203394">
            <w:pPr>
              <w:rPr>
                <w:lang w:val="es-ES"/>
              </w:rPr>
            </w:pPr>
            <w:r w:rsidRPr="00F676EC">
              <w:rPr>
                <w:lang w:val="es-ES"/>
              </w:rPr>
              <w:t>Estamos contentos.</w:t>
            </w:r>
          </w:p>
          <w:p w:rsidR="00F676EC" w:rsidRDefault="00F676EC" w:rsidP="00203394">
            <w:pPr>
              <w:rPr>
                <w:lang w:val="es-ES"/>
              </w:rPr>
            </w:pPr>
          </w:p>
          <w:p w:rsidR="00F676EC" w:rsidRDefault="00F676EC" w:rsidP="00203394">
            <w:pPr>
              <w:rPr>
                <w:lang w:val="es-ES"/>
              </w:rPr>
            </w:pPr>
            <w:r>
              <w:rPr>
                <w:lang w:val="es-ES"/>
              </w:rPr>
              <w:t>¿Cómo está ella?</w:t>
            </w:r>
          </w:p>
          <w:p w:rsidR="00F676EC" w:rsidRPr="00F676EC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Ella está nerviosa porque tiene una prueba hoy.</w:t>
            </w:r>
          </w:p>
          <w:p w:rsidR="004621BF" w:rsidRPr="00F676EC" w:rsidRDefault="004621BF" w:rsidP="00203394">
            <w:pPr>
              <w:rPr>
                <w:lang w:val="es-ES"/>
              </w:rPr>
            </w:pPr>
          </w:p>
          <w:p w:rsidR="004621B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Enfermo(a)</w:t>
            </w:r>
          </w:p>
          <w:p w:rsidR="001004A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Nervioso(a)</w:t>
            </w:r>
          </w:p>
          <w:p w:rsidR="001004A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Tranquilo(a)</w:t>
            </w:r>
          </w:p>
          <w:p w:rsidR="001004A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Ocupado(a)</w:t>
            </w:r>
          </w:p>
          <w:p w:rsidR="001004A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Preocupado(a)</w:t>
            </w:r>
          </w:p>
          <w:p w:rsidR="001004A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Enojado(a)</w:t>
            </w:r>
            <w:r>
              <w:rPr>
                <w:lang w:val="es-ES"/>
              </w:rPr>
              <w:br/>
              <w:t>Triste</w:t>
            </w:r>
          </w:p>
          <w:p w:rsidR="001004A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Confundido(a)</w:t>
            </w:r>
          </w:p>
          <w:p w:rsidR="001004AF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Contento(a)</w:t>
            </w:r>
          </w:p>
          <w:p w:rsidR="001004AF" w:rsidRPr="00F676EC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Entusiasmado(a)</w:t>
            </w:r>
          </w:p>
          <w:p w:rsidR="004621BF" w:rsidRPr="00F676EC" w:rsidRDefault="001004AF" w:rsidP="00203394">
            <w:pPr>
              <w:rPr>
                <w:lang w:val="es-ES"/>
              </w:rPr>
            </w:pPr>
            <w:r>
              <w:rPr>
                <w:lang w:val="es-ES"/>
              </w:rPr>
              <w:t>Aburrido(a)</w:t>
            </w:r>
          </w:p>
          <w:p w:rsidR="004621BF" w:rsidRPr="00F676EC" w:rsidRDefault="004621BF" w:rsidP="00203394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F455E2" w:rsidRPr="00F676EC" w:rsidRDefault="00F455E2">
            <w:pPr>
              <w:rPr>
                <w:lang w:val="es-ES"/>
              </w:rPr>
            </w:pPr>
          </w:p>
        </w:tc>
      </w:tr>
      <w:tr w:rsidR="00C81666" w:rsidRPr="001004AF">
        <w:tc>
          <w:tcPr>
            <w:tcW w:w="9576" w:type="dxa"/>
            <w:gridSpan w:val="2"/>
          </w:tcPr>
          <w:p w:rsidR="00C81666" w:rsidRPr="001004AF" w:rsidRDefault="00203394">
            <w:pPr>
              <w:rPr>
                <w:b/>
                <w:lang w:val="es-ES"/>
              </w:rPr>
            </w:pPr>
            <w:r w:rsidRPr="001004AF">
              <w:rPr>
                <w:b/>
                <w:sz w:val="24"/>
                <w:lang w:val="es-ES"/>
              </w:rPr>
              <w:t>Describe a typical day including time</w:t>
            </w:r>
          </w:p>
        </w:tc>
      </w:tr>
      <w:tr w:rsidR="004621BF" w:rsidRPr="00582F8D">
        <w:tc>
          <w:tcPr>
            <w:tcW w:w="4788" w:type="dxa"/>
          </w:tcPr>
          <w:p w:rsidR="004621BF" w:rsidRPr="001004AF" w:rsidRDefault="004621BF" w:rsidP="003B56AA">
            <w:pPr>
              <w:rPr>
                <w:b/>
                <w:sz w:val="24"/>
                <w:lang w:val="es-ES"/>
              </w:rPr>
            </w:pPr>
          </w:p>
          <w:p w:rsidR="004621BF" w:rsidRPr="00582F8D" w:rsidRDefault="00582F8D" w:rsidP="003B56AA">
            <w:pPr>
              <w:rPr>
                <w:sz w:val="24"/>
                <w:lang w:val="es-ES"/>
              </w:rPr>
            </w:pPr>
            <w:r w:rsidRPr="00582F8D">
              <w:rPr>
                <w:sz w:val="24"/>
                <w:lang w:val="es-ES"/>
              </w:rPr>
              <w:t>¿A qué hora tienes la clase de música?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 w:rsidRPr="00582F8D">
              <w:rPr>
                <w:sz w:val="24"/>
                <w:lang w:val="es-ES"/>
              </w:rPr>
              <w:t>Tengo la clase de música a las diez.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A la una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A las dos,…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Y media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Y cuarto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Menos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 xml:space="preserve">  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¿Qué hora es?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Es la una.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Son las tres y media.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¿A qué hora empieza la escuela?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Empieza a las ocho menos cuarto.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Empieza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Termina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¿Cuál es tu rutina diaria?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Primero necesito levantarme.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Primero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Segundo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 xml:space="preserve">Luego 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Antes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 xml:space="preserve">Después 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Entonces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Al fin del día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Por fin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</w:p>
          <w:p w:rsidR="00582F8D" w:rsidRDefault="00582F8D" w:rsidP="003B56AA">
            <w:pPr>
              <w:rPr>
                <w:sz w:val="24"/>
                <w:lang w:val="es-ES"/>
              </w:rPr>
            </w:pPr>
            <w:commentRangeStart w:id="0"/>
            <w:r>
              <w:rPr>
                <w:sz w:val="24"/>
                <w:lang w:val="es-ES"/>
              </w:rPr>
              <w:t>Necesito</w:t>
            </w:r>
            <w:commentRangeEnd w:id="0"/>
            <w:r w:rsidR="00C731FA">
              <w:rPr>
                <w:rStyle w:val="CommentReference"/>
                <w:vanish/>
              </w:rPr>
              <w:commentReference w:id="0"/>
            </w:r>
            <w:r>
              <w:rPr>
                <w:sz w:val="24"/>
                <w:lang w:val="es-ES"/>
              </w:rPr>
              <w:t>…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Despertarme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Levantarme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Cepillarme los dientes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Ducharme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Vestirme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Lavarme la cara/los manos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Arreglarme (el pelo)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Acostarme</w:t>
            </w:r>
          </w:p>
          <w:p w:rsidR="00582F8D" w:rsidRDefault="00582F8D" w:rsidP="003B56AA">
            <w:pPr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Dormir</w:t>
            </w:r>
          </w:p>
          <w:p w:rsidR="004621BF" w:rsidRPr="00582F8D" w:rsidRDefault="004621BF" w:rsidP="003B56AA">
            <w:pPr>
              <w:rPr>
                <w:b/>
                <w:sz w:val="24"/>
                <w:lang w:val="es-ES"/>
              </w:rPr>
            </w:pPr>
          </w:p>
        </w:tc>
        <w:tc>
          <w:tcPr>
            <w:tcW w:w="4788" w:type="dxa"/>
          </w:tcPr>
          <w:p w:rsidR="004621BF" w:rsidRPr="00582F8D" w:rsidRDefault="004621BF" w:rsidP="003B56AA">
            <w:pPr>
              <w:rPr>
                <w:b/>
                <w:sz w:val="24"/>
                <w:lang w:val="es-ES"/>
              </w:rPr>
            </w:pPr>
          </w:p>
          <w:p w:rsidR="004621BF" w:rsidRPr="00582F8D" w:rsidRDefault="004621BF" w:rsidP="003B56AA">
            <w:pPr>
              <w:rPr>
                <w:b/>
                <w:sz w:val="24"/>
                <w:lang w:val="es-ES"/>
              </w:rPr>
            </w:pPr>
          </w:p>
          <w:p w:rsidR="004621BF" w:rsidRPr="00582F8D" w:rsidRDefault="004621BF" w:rsidP="003B56AA">
            <w:pPr>
              <w:rPr>
                <w:b/>
                <w:sz w:val="24"/>
                <w:lang w:val="es-ES"/>
              </w:rPr>
            </w:pPr>
          </w:p>
          <w:p w:rsidR="004621BF" w:rsidRPr="00582F8D" w:rsidRDefault="004621BF" w:rsidP="003B56AA">
            <w:pPr>
              <w:rPr>
                <w:b/>
                <w:sz w:val="24"/>
                <w:lang w:val="es-ES"/>
              </w:rPr>
            </w:pPr>
          </w:p>
          <w:p w:rsidR="004621BF" w:rsidRPr="00582F8D" w:rsidRDefault="004621BF" w:rsidP="003B56AA">
            <w:pPr>
              <w:rPr>
                <w:b/>
                <w:sz w:val="24"/>
                <w:lang w:val="es-ES"/>
              </w:rPr>
            </w:pPr>
          </w:p>
          <w:p w:rsidR="004621BF" w:rsidRPr="00582F8D" w:rsidRDefault="004621BF" w:rsidP="003B56AA">
            <w:pPr>
              <w:rPr>
                <w:b/>
                <w:sz w:val="24"/>
                <w:lang w:val="es-ES"/>
              </w:rPr>
            </w:pPr>
          </w:p>
        </w:tc>
      </w:tr>
      <w:tr w:rsidR="003B56AA" w:rsidRPr="00582F8D">
        <w:tc>
          <w:tcPr>
            <w:tcW w:w="9576" w:type="dxa"/>
            <w:gridSpan w:val="2"/>
          </w:tcPr>
          <w:p w:rsidR="003B56AA" w:rsidRPr="00582F8D" w:rsidRDefault="00203394">
            <w:pPr>
              <w:rPr>
                <w:rFonts w:ascii="Times New Roman" w:hAnsi="Times New Roman" w:cs="Times New Roman"/>
                <w:b/>
                <w:sz w:val="24"/>
                <w:lang w:val="es-ES"/>
              </w:rPr>
            </w:pPr>
            <w:r w:rsidRPr="00582F8D">
              <w:rPr>
                <w:rFonts w:ascii="Times New Roman" w:hAnsi="Times New Roman" w:cs="Times New Roman"/>
                <w:b/>
                <w:sz w:val="24"/>
                <w:lang w:val="es-ES"/>
              </w:rPr>
              <w:t>Describe your classes and schedule</w:t>
            </w:r>
          </w:p>
        </w:tc>
      </w:tr>
      <w:tr w:rsidR="00C81666" w:rsidRPr="00C013DD">
        <w:tc>
          <w:tcPr>
            <w:tcW w:w="4788" w:type="dxa"/>
          </w:tcPr>
          <w:p w:rsidR="00F455E2" w:rsidRPr="00582F8D" w:rsidRDefault="00F455E2" w:rsidP="002B3976">
            <w:pPr>
              <w:rPr>
                <w:lang w:val="es-ES"/>
              </w:rPr>
            </w:pPr>
          </w:p>
          <w:p w:rsidR="004621BF" w:rsidRPr="00C013DD" w:rsidRDefault="00C013DD" w:rsidP="002B3976">
            <w:pPr>
              <w:rPr>
                <w:lang w:val="es-ES"/>
              </w:rPr>
            </w:pPr>
            <w:r w:rsidRPr="00C013DD">
              <w:rPr>
                <w:lang w:val="es-ES"/>
              </w:rPr>
              <w:t>¿Qué clases tienes?</w:t>
            </w:r>
          </w:p>
          <w:p w:rsidR="00C013DD" w:rsidRPr="00C013DD" w:rsidRDefault="00C013DD" w:rsidP="002B3976">
            <w:pPr>
              <w:rPr>
                <w:lang w:val="es-ES"/>
              </w:rPr>
            </w:pPr>
            <w:r w:rsidRPr="00C013DD">
              <w:rPr>
                <w:lang w:val="es-ES"/>
              </w:rPr>
              <w:t>Tengo la clase de ingles.</w:t>
            </w:r>
          </w:p>
          <w:p w:rsidR="00C013DD" w:rsidRDefault="00C013DD" w:rsidP="002B3976">
            <w:pPr>
              <w:rPr>
                <w:lang w:val="es-ES"/>
              </w:rPr>
            </w:pPr>
          </w:p>
          <w:p w:rsidR="00C013DD" w:rsidRDefault="00C013DD" w:rsidP="002B3976">
            <w:pPr>
              <w:rPr>
                <w:lang w:val="es-ES"/>
              </w:rPr>
            </w:pPr>
            <w:r>
              <w:rPr>
                <w:lang w:val="es-ES"/>
              </w:rPr>
              <w:t>La clase de…</w:t>
            </w:r>
          </w:p>
          <w:p w:rsidR="00C013DD" w:rsidRDefault="00C013DD" w:rsidP="002B3976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Inglés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Matemáticas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Historia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Música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Educación física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Arte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Ciencias</w:t>
            </w:r>
          </w:p>
          <w:p w:rsidR="00582F8D" w:rsidRDefault="00582F8D" w:rsidP="002B3976">
            <w:pPr>
              <w:rPr>
                <w:lang w:val="es-ES"/>
              </w:rPr>
            </w:pPr>
          </w:p>
          <w:p w:rsidR="00582F8D" w:rsidRDefault="00582F8D" w:rsidP="002B3976">
            <w:pPr>
              <w:rPr>
                <w:lang w:val="es-ES"/>
              </w:rPr>
            </w:pP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¿Cómo es la clase?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Es divertida.</w:t>
            </w:r>
          </w:p>
          <w:p w:rsidR="00582F8D" w:rsidRDefault="00582F8D" w:rsidP="002B3976">
            <w:pPr>
              <w:rPr>
                <w:lang w:val="es-ES"/>
              </w:rPr>
            </w:pP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Divertida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Aburrida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Fácil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Difícil</w:t>
            </w:r>
          </w:p>
          <w:p w:rsidR="00582F8D" w:rsidRDefault="00582F8D" w:rsidP="002B3976">
            <w:pPr>
              <w:rPr>
                <w:lang w:val="es-ES"/>
              </w:rPr>
            </w:pPr>
            <w:r>
              <w:rPr>
                <w:lang w:val="es-ES"/>
              </w:rPr>
              <w:t>Interesante</w:t>
            </w:r>
          </w:p>
          <w:p w:rsidR="004621BF" w:rsidRPr="00C013DD" w:rsidRDefault="004621BF" w:rsidP="002B3976">
            <w:pPr>
              <w:rPr>
                <w:lang w:val="es-ES"/>
              </w:rPr>
            </w:pPr>
          </w:p>
          <w:p w:rsidR="004621BF" w:rsidRPr="00C013DD" w:rsidRDefault="004621BF" w:rsidP="002B3976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C81666" w:rsidRPr="00C013DD" w:rsidRDefault="00C81666">
            <w:pPr>
              <w:rPr>
                <w:lang w:val="es-ES"/>
              </w:rPr>
            </w:pPr>
          </w:p>
        </w:tc>
      </w:tr>
      <w:tr w:rsidR="002B3976" w:rsidRPr="00AA29DB">
        <w:tc>
          <w:tcPr>
            <w:tcW w:w="9576" w:type="dxa"/>
            <w:gridSpan w:val="2"/>
          </w:tcPr>
          <w:p w:rsidR="002B3976" w:rsidRPr="00AA29DB" w:rsidRDefault="002033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03394">
              <w:rPr>
                <w:b/>
                <w:sz w:val="24"/>
              </w:rPr>
              <w:t>Describe classroom activities</w:t>
            </w:r>
          </w:p>
        </w:tc>
      </w:tr>
      <w:tr w:rsidR="002B3976" w:rsidRPr="009A0186">
        <w:tc>
          <w:tcPr>
            <w:tcW w:w="4788" w:type="dxa"/>
          </w:tcPr>
          <w:p w:rsidR="002B3976" w:rsidRP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9A0186">
              <w:rPr>
                <w:rFonts w:ascii="Times New Roman" w:hAnsi="Times New Roman" w:cs="Times New Roman"/>
                <w:sz w:val="24"/>
                <w:lang w:val="es-ES"/>
              </w:rPr>
              <w:t>¿Qué haces en la clase de arte?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9A0186">
              <w:rPr>
                <w:rFonts w:ascii="Times New Roman" w:hAnsi="Times New Roman" w:cs="Times New Roman"/>
                <w:sz w:val="24"/>
                <w:lang w:val="es-ES"/>
              </w:rPr>
              <w:t>Yo dibujo.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Tomar apuntes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Sacar buenas/malas notas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Escuchar al maestro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Trabajar en grupos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Ayudar a otros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Usar computadora/calculadora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Escribir un ensayo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Discutir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Presentar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Participar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Leer un libro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Comunicar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Hacer la tarea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Hacer experimentos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Tomar una prueba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Pintar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Ver una película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Enseñar</w:t>
            </w:r>
          </w:p>
          <w:p w:rsid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Aprender</w:t>
            </w:r>
          </w:p>
          <w:p w:rsidR="009A0186" w:rsidRPr="009A0186" w:rsidRDefault="009A0186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Compartir</w:t>
            </w:r>
          </w:p>
          <w:p w:rsidR="004621BF" w:rsidRPr="009A0186" w:rsidRDefault="004621BF">
            <w:pPr>
              <w:rPr>
                <w:rFonts w:ascii="Times New Roman" w:hAnsi="Times New Roman" w:cs="Times New Roman"/>
                <w:b/>
                <w:sz w:val="24"/>
                <w:lang w:val="es-ES"/>
              </w:rPr>
            </w:pPr>
          </w:p>
        </w:tc>
        <w:tc>
          <w:tcPr>
            <w:tcW w:w="4788" w:type="dxa"/>
          </w:tcPr>
          <w:p w:rsidR="002B3976" w:rsidRPr="009A0186" w:rsidRDefault="002B3976">
            <w:pPr>
              <w:rPr>
                <w:rFonts w:ascii="Times New Roman" w:hAnsi="Times New Roman" w:cs="Times New Roman"/>
                <w:b/>
                <w:sz w:val="24"/>
                <w:lang w:val="es-ES"/>
              </w:rPr>
            </w:pPr>
          </w:p>
        </w:tc>
      </w:tr>
      <w:tr w:rsidR="00203394" w:rsidRPr="00AA29DB">
        <w:tc>
          <w:tcPr>
            <w:tcW w:w="9576" w:type="dxa"/>
            <w:gridSpan w:val="2"/>
          </w:tcPr>
          <w:p w:rsidR="00203394" w:rsidRPr="00203394" w:rsidRDefault="00203394" w:rsidP="0021100B">
            <w:pPr>
              <w:rPr>
                <w:b/>
                <w:sz w:val="24"/>
              </w:rPr>
            </w:pPr>
            <w:r w:rsidRPr="00203394">
              <w:rPr>
                <w:b/>
                <w:sz w:val="24"/>
              </w:rPr>
              <w:t xml:space="preserve">Describe your skills (what you and others know how to </w:t>
            </w:r>
            <w:commentRangeStart w:id="1"/>
            <w:r w:rsidRPr="00203394">
              <w:rPr>
                <w:b/>
                <w:sz w:val="24"/>
              </w:rPr>
              <w:t>do</w:t>
            </w:r>
            <w:commentRangeEnd w:id="1"/>
            <w:r w:rsidR="00C731FA">
              <w:rPr>
                <w:rStyle w:val="CommentReference"/>
                <w:vanish/>
              </w:rPr>
              <w:commentReference w:id="1"/>
            </w:r>
            <w:r w:rsidRPr="00203394">
              <w:rPr>
                <w:b/>
                <w:sz w:val="24"/>
              </w:rPr>
              <w:t>)</w:t>
            </w:r>
          </w:p>
        </w:tc>
      </w:tr>
      <w:tr w:rsidR="00203394" w:rsidRPr="007C370A">
        <w:tc>
          <w:tcPr>
            <w:tcW w:w="4788" w:type="dxa"/>
          </w:tcPr>
          <w:p w:rsidR="00203394" w:rsidRPr="007C370A" w:rsidRDefault="009A0186" w:rsidP="003F5701">
            <w:pPr>
              <w:rPr>
                <w:lang w:val="es-ES"/>
              </w:rPr>
            </w:pPr>
            <w:r w:rsidRPr="007C370A">
              <w:rPr>
                <w:lang w:val="es-ES"/>
              </w:rPr>
              <w:t>¿Qué sab</w:t>
            </w:r>
            <w:r w:rsidR="007C370A" w:rsidRPr="007C370A">
              <w:rPr>
                <w:lang w:val="es-ES"/>
              </w:rPr>
              <w:t>es hacer?</w:t>
            </w:r>
          </w:p>
          <w:p w:rsidR="007C370A" w:rsidRPr="007C370A" w:rsidRDefault="00C731FA" w:rsidP="003F5701">
            <w:pPr>
              <w:rPr>
                <w:lang w:val="es-ES"/>
              </w:rPr>
            </w:pPr>
            <w:ins w:id="2" w:author="Terrill Laura" w:date="2012-05-24T21:48:00Z">
              <w:r>
                <w:rPr>
                  <w:lang w:val="es-ES"/>
                </w:rPr>
                <w:t>(</w:t>
              </w:r>
            </w:ins>
            <w:r w:rsidR="007C370A" w:rsidRPr="007C370A">
              <w:rPr>
                <w:lang w:val="es-ES"/>
              </w:rPr>
              <w:t>Yo</w:t>
            </w:r>
            <w:ins w:id="3" w:author="Terrill Laura" w:date="2012-05-24T21:48:00Z">
              <w:r>
                <w:rPr>
                  <w:lang w:val="es-ES"/>
                </w:rPr>
                <w:t>)</w:t>
              </w:r>
            </w:ins>
            <w:r w:rsidR="007C370A" w:rsidRPr="007C370A">
              <w:rPr>
                <w:lang w:val="es-ES"/>
              </w:rPr>
              <w:t xml:space="preserve"> sé hablar español.</w:t>
            </w:r>
          </w:p>
          <w:p w:rsidR="007C370A" w:rsidRPr="007C370A" w:rsidRDefault="007C370A" w:rsidP="003F5701">
            <w:pPr>
              <w:rPr>
                <w:lang w:val="es-ES"/>
              </w:rPr>
            </w:pPr>
          </w:p>
          <w:p w:rsidR="007C370A" w:rsidRPr="007C370A" w:rsidRDefault="007C370A" w:rsidP="003F5701">
            <w:pPr>
              <w:rPr>
                <w:lang w:val="es-ES"/>
              </w:rPr>
            </w:pPr>
            <w:r w:rsidRPr="007C370A">
              <w:rPr>
                <w:lang w:val="es-ES"/>
              </w:rPr>
              <w:t>¿Qué no sabe hacer tu hermano?</w:t>
            </w:r>
          </w:p>
          <w:p w:rsidR="007C370A" w:rsidRPr="001C4FFF" w:rsidRDefault="007C370A" w:rsidP="001C4FFF">
            <w:pPr>
              <w:rPr>
                <w:lang w:val="es-ES"/>
              </w:rPr>
            </w:pPr>
            <w:r w:rsidRPr="007C370A">
              <w:rPr>
                <w:lang w:val="es-ES"/>
              </w:rPr>
              <w:t>Él no sab</w:t>
            </w:r>
            <w:r w:rsidR="001C4FFF">
              <w:rPr>
                <w:lang w:val="es-ES"/>
              </w:rPr>
              <w:t>e tocar el piano.</w:t>
            </w:r>
          </w:p>
        </w:tc>
        <w:tc>
          <w:tcPr>
            <w:tcW w:w="4788" w:type="dxa"/>
          </w:tcPr>
          <w:p w:rsidR="00203394" w:rsidRPr="007C370A" w:rsidRDefault="00203394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</w:tc>
      </w:tr>
      <w:tr w:rsidR="00203394" w:rsidRPr="00F455E2">
        <w:tc>
          <w:tcPr>
            <w:tcW w:w="9576" w:type="dxa"/>
            <w:gridSpan w:val="2"/>
          </w:tcPr>
          <w:p w:rsidR="00203394" w:rsidRPr="00217F2E" w:rsidRDefault="00203394">
            <w:pPr>
              <w:rPr>
                <w:b/>
                <w:sz w:val="24"/>
              </w:rPr>
            </w:pPr>
            <w:r w:rsidRPr="00203394">
              <w:rPr>
                <w:b/>
                <w:sz w:val="24"/>
              </w:rPr>
              <w:t>Describe the clothing that you wear/need for certain seasons/</w:t>
            </w:r>
            <w:commentRangeStart w:id="4"/>
            <w:r w:rsidRPr="00203394">
              <w:rPr>
                <w:b/>
                <w:sz w:val="24"/>
              </w:rPr>
              <w:t>weather</w:t>
            </w:r>
            <w:commentRangeEnd w:id="4"/>
            <w:r w:rsidR="00C731FA">
              <w:rPr>
                <w:rStyle w:val="CommentReference"/>
                <w:vanish/>
              </w:rPr>
              <w:commentReference w:id="4"/>
            </w:r>
            <w:r w:rsidRPr="00203394">
              <w:rPr>
                <w:b/>
                <w:sz w:val="24"/>
              </w:rPr>
              <w:tab/>
            </w:r>
          </w:p>
        </w:tc>
      </w:tr>
      <w:tr w:rsidR="00203394" w:rsidRPr="00501AF8">
        <w:trPr>
          <w:trHeight w:val="3702"/>
        </w:trPr>
        <w:tc>
          <w:tcPr>
            <w:tcW w:w="4788" w:type="dxa"/>
          </w:tcPr>
          <w:p w:rsidR="00203394" w:rsidRPr="00501AF8" w:rsidRDefault="00501AF8" w:rsidP="003B56AA">
            <w:pPr>
              <w:rPr>
                <w:lang w:val="es-ES"/>
              </w:rPr>
            </w:pPr>
            <w:r w:rsidRPr="00501AF8">
              <w:rPr>
                <w:lang w:val="es-ES"/>
              </w:rPr>
              <w:t>¿Qué ropa llevas</w:t>
            </w:r>
            <w:r>
              <w:rPr>
                <w:lang w:val="es-ES"/>
              </w:rPr>
              <w:t xml:space="preserve"> cuando hace frío</w:t>
            </w:r>
            <w:r w:rsidRPr="00501AF8">
              <w:rPr>
                <w:lang w:val="es-ES"/>
              </w:rPr>
              <w:t>?</w:t>
            </w:r>
          </w:p>
          <w:p w:rsidR="00501AF8" w:rsidRDefault="00501AF8" w:rsidP="003B56AA">
            <w:pPr>
              <w:rPr>
                <w:lang w:val="es-ES"/>
              </w:rPr>
            </w:pPr>
            <w:r w:rsidRPr="00501AF8">
              <w:rPr>
                <w:lang w:val="es-ES"/>
              </w:rPr>
              <w:t>Yo llevo</w:t>
            </w:r>
            <w:r>
              <w:rPr>
                <w:lang w:val="es-ES"/>
              </w:rPr>
              <w:t xml:space="preserve"> (una chaqueta y una bufanda).</w:t>
            </w:r>
          </w:p>
          <w:p w:rsidR="00501AF8" w:rsidRDefault="00501AF8" w:rsidP="003B56AA">
            <w:pPr>
              <w:rPr>
                <w:lang w:val="es-ES"/>
              </w:rPr>
            </w:pPr>
          </w:p>
          <w:p w:rsidR="00501AF8" w:rsidRDefault="00501AF8" w:rsidP="003B56AA">
            <w:pPr>
              <w:rPr>
                <w:lang w:val="es-ES"/>
              </w:rPr>
            </w:pPr>
            <w:r>
              <w:rPr>
                <w:lang w:val="es-ES"/>
              </w:rPr>
              <w:t>Los pantalones</w:t>
            </w:r>
          </w:p>
          <w:p w:rsidR="00501AF8" w:rsidRDefault="00501AF8" w:rsidP="003B56AA">
            <w:pPr>
              <w:rPr>
                <w:lang w:val="es-ES"/>
              </w:rPr>
            </w:pPr>
            <w:r>
              <w:rPr>
                <w:lang w:val="es-ES"/>
              </w:rPr>
              <w:t>Los pantalones cortos</w:t>
            </w:r>
          </w:p>
          <w:p w:rsidR="00501AF8" w:rsidRDefault="00501AF8" w:rsidP="003B56AA">
            <w:pPr>
              <w:rPr>
                <w:lang w:val="es-ES"/>
              </w:rPr>
            </w:pPr>
            <w:r>
              <w:rPr>
                <w:lang w:val="es-ES"/>
              </w:rPr>
              <w:t>La camisa</w:t>
            </w:r>
          </w:p>
          <w:p w:rsidR="00501AF8" w:rsidRDefault="00501AF8" w:rsidP="003B56AA">
            <w:pPr>
              <w:rPr>
                <w:lang w:val="es-ES"/>
              </w:rPr>
            </w:pPr>
            <w:r>
              <w:rPr>
                <w:lang w:val="es-ES"/>
              </w:rPr>
              <w:t>La camiseta</w:t>
            </w:r>
          </w:p>
          <w:p w:rsidR="00501AF8" w:rsidRDefault="00501AF8" w:rsidP="003B56AA">
            <w:pPr>
              <w:rPr>
                <w:lang w:val="es-ES"/>
              </w:rPr>
            </w:pPr>
            <w:r>
              <w:rPr>
                <w:lang w:val="es-ES"/>
              </w:rPr>
              <w:t>El traje de baño</w:t>
            </w:r>
          </w:p>
          <w:p w:rsidR="00501AF8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 falda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El vestido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El gorro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 gorra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El sombrero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Los calcetines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Los zapatos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Las sandalias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Las botas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Las guantes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 chaqueta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Los lentes (de sol)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 mochila</w:t>
            </w:r>
          </w:p>
          <w:p w:rsidR="009A0186" w:rsidRDefault="009A0186" w:rsidP="003B56AA">
            <w:pPr>
              <w:rPr>
                <w:lang w:val="es-ES"/>
              </w:rPr>
            </w:pPr>
            <w:r>
              <w:rPr>
                <w:lang w:val="es-ES"/>
              </w:rPr>
              <w:t>La bolsa</w:t>
            </w:r>
          </w:p>
          <w:p w:rsidR="009A0186" w:rsidRPr="00501AF8" w:rsidRDefault="001C4FFF" w:rsidP="003B56AA">
            <w:pPr>
              <w:rPr>
                <w:lang w:val="es-ES"/>
              </w:rPr>
            </w:pPr>
            <w:r>
              <w:rPr>
                <w:lang w:val="es-ES"/>
              </w:rPr>
              <w:t>Los vaqueros</w:t>
            </w:r>
          </w:p>
        </w:tc>
        <w:tc>
          <w:tcPr>
            <w:tcW w:w="4788" w:type="dxa"/>
          </w:tcPr>
          <w:p w:rsidR="00203394" w:rsidRPr="00501AF8" w:rsidRDefault="00203394">
            <w:pPr>
              <w:rPr>
                <w:lang w:val="es-ES"/>
              </w:rPr>
            </w:pPr>
          </w:p>
        </w:tc>
      </w:tr>
      <w:tr w:rsidR="00203394" w:rsidRPr="00F455E2">
        <w:tc>
          <w:tcPr>
            <w:tcW w:w="9576" w:type="dxa"/>
            <w:gridSpan w:val="2"/>
          </w:tcPr>
          <w:p w:rsidR="00203394" w:rsidRPr="00A825F6" w:rsidRDefault="00203394">
            <w:pPr>
              <w:rPr>
                <w:b/>
                <w:sz w:val="24"/>
              </w:rPr>
            </w:pPr>
            <w:r w:rsidRPr="00203394">
              <w:rPr>
                <w:b/>
                <w:sz w:val="24"/>
              </w:rPr>
              <w:t xml:space="preserve">Describe the </w:t>
            </w:r>
            <w:commentRangeStart w:id="5"/>
            <w:r w:rsidRPr="00203394">
              <w:rPr>
                <w:b/>
                <w:sz w:val="24"/>
              </w:rPr>
              <w:t>weather</w:t>
            </w:r>
            <w:commentRangeEnd w:id="5"/>
            <w:r w:rsidR="00C731FA">
              <w:rPr>
                <w:rStyle w:val="CommentReference"/>
                <w:vanish/>
              </w:rPr>
              <w:commentReference w:id="5"/>
            </w:r>
          </w:p>
        </w:tc>
      </w:tr>
      <w:tr w:rsidR="00203394" w:rsidRPr="00953B66">
        <w:tc>
          <w:tcPr>
            <w:tcW w:w="4788" w:type="dxa"/>
          </w:tcPr>
          <w:p w:rsidR="00203394" w:rsidRDefault="00953B66"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tiempo</w:t>
            </w:r>
            <w:proofErr w:type="spellEnd"/>
            <w:r>
              <w:t xml:space="preserve"> </w:t>
            </w:r>
            <w:proofErr w:type="spellStart"/>
            <w:r>
              <w:t>hace</w:t>
            </w:r>
            <w:proofErr w:type="spellEnd"/>
            <w:r>
              <w:t>?</w:t>
            </w:r>
          </w:p>
          <w:p w:rsidR="00953B66" w:rsidRDefault="00953B66">
            <w:proofErr w:type="spellStart"/>
            <w:r>
              <w:t>Hace</w:t>
            </w:r>
            <w:proofErr w:type="spellEnd"/>
            <w:r>
              <w:t xml:space="preserve"> sol.</w:t>
            </w:r>
          </w:p>
          <w:p w:rsidR="00953B66" w:rsidRDefault="00953B66"/>
          <w:p w:rsidR="00953B66" w:rsidRPr="00953B66" w:rsidRDefault="00953B66">
            <w:pPr>
              <w:rPr>
                <w:lang w:val="es-ES"/>
              </w:rPr>
            </w:pPr>
            <w:r w:rsidRPr="00953B66">
              <w:rPr>
                <w:lang w:val="es-ES"/>
              </w:rPr>
              <w:t>Hace buen tiempo.</w:t>
            </w:r>
          </w:p>
          <w:p w:rsidR="00953B66" w:rsidRPr="00953B66" w:rsidRDefault="00953B66">
            <w:pPr>
              <w:rPr>
                <w:lang w:val="es-ES"/>
              </w:rPr>
            </w:pPr>
            <w:r w:rsidRPr="00953B66">
              <w:rPr>
                <w:lang w:val="es-ES"/>
              </w:rPr>
              <w:t>Hace mal tiempo.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Hace sol.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Hace calor.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Hace fresco.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Hace frío.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Hace viento.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Está nublado.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Llueve.</w:t>
            </w:r>
          </w:p>
          <w:p w:rsidR="00953B66" w:rsidRDefault="00953B66">
            <w:pPr>
              <w:rPr>
                <w:lang w:val="es-ES"/>
              </w:rPr>
            </w:pPr>
            <w:r>
              <w:rPr>
                <w:lang w:val="es-ES"/>
              </w:rPr>
              <w:t>Nieva.</w:t>
            </w:r>
          </w:p>
          <w:p w:rsidR="00953B66" w:rsidRPr="00953B66" w:rsidRDefault="00953B66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203394" w:rsidRPr="00953B66" w:rsidRDefault="00203394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  <w:p w:rsidR="004621BF" w:rsidRPr="00953B66" w:rsidRDefault="004621BF">
            <w:pPr>
              <w:rPr>
                <w:lang w:val="es-ES"/>
              </w:rPr>
            </w:pPr>
          </w:p>
        </w:tc>
      </w:tr>
      <w:tr w:rsidR="00203394">
        <w:tc>
          <w:tcPr>
            <w:tcW w:w="9576" w:type="dxa"/>
            <w:gridSpan w:val="2"/>
          </w:tcPr>
          <w:p w:rsidR="00203394" w:rsidRPr="00823308" w:rsidRDefault="0020339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03394">
              <w:rPr>
                <w:rFonts w:ascii="Times New Roman" w:hAnsi="Times New Roman" w:cs="Times New Roman"/>
                <w:b/>
                <w:sz w:val="24"/>
              </w:rPr>
              <w:t>Talk about what you typically eat for meals</w:t>
            </w:r>
          </w:p>
        </w:tc>
      </w:tr>
      <w:tr w:rsidR="00203394" w:rsidRPr="0021100B">
        <w:tc>
          <w:tcPr>
            <w:tcW w:w="4788" w:type="dxa"/>
          </w:tcPr>
          <w:p w:rsidR="0021100B" w:rsidRPr="00893874" w:rsidRDefault="0021100B" w:rsidP="0021100B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¿Qué comes?</w:t>
            </w:r>
          </w:p>
          <w:p w:rsidR="0021100B" w:rsidRDefault="0021100B" w:rsidP="0021100B">
            <w:pPr>
              <w:rPr>
                <w:lang w:val="es-ES"/>
              </w:rPr>
            </w:pPr>
            <w:r>
              <w:rPr>
                <w:lang w:val="es-ES"/>
              </w:rPr>
              <w:t xml:space="preserve">Como (el cereal). </w:t>
            </w:r>
          </w:p>
          <w:p w:rsidR="0021100B" w:rsidRDefault="0021100B" w:rsidP="0021100B">
            <w:pPr>
              <w:rPr>
                <w:lang w:val="es-ES"/>
              </w:rPr>
            </w:pPr>
          </w:p>
          <w:p w:rsidR="0021100B" w:rsidRDefault="0021100B" w:rsidP="0021100B">
            <w:pPr>
              <w:rPr>
                <w:b/>
                <w:i/>
                <w:lang w:val="es-ES"/>
              </w:rPr>
            </w:pPr>
            <w:r>
              <w:rPr>
                <w:b/>
                <w:i/>
                <w:lang w:val="es-ES"/>
              </w:rPr>
              <w:t>El desayuno</w:t>
            </w:r>
          </w:p>
          <w:p w:rsidR="0021100B" w:rsidRPr="0021100B" w:rsidRDefault="0021100B" w:rsidP="0021100B">
            <w:pPr>
              <w:rPr>
                <w:lang w:val="es-ES"/>
              </w:rPr>
            </w:pPr>
            <w:r w:rsidRPr="0021100B">
              <w:rPr>
                <w:lang w:val="es-ES"/>
              </w:rPr>
              <w:t>El cereal</w:t>
            </w:r>
          </w:p>
          <w:p w:rsidR="0021100B" w:rsidRPr="0021100B" w:rsidRDefault="0021100B" w:rsidP="0021100B">
            <w:pPr>
              <w:rPr>
                <w:lang w:val="es-ES"/>
              </w:rPr>
            </w:pPr>
            <w:r w:rsidRPr="0021100B">
              <w:rPr>
                <w:lang w:val="es-ES"/>
              </w:rPr>
              <w:t>Los huevos</w:t>
            </w:r>
          </w:p>
          <w:p w:rsidR="0021100B" w:rsidRPr="0021100B" w:rsidRDefault="0021100B" w:rsidP="0021100B">
            <w:pPr>
              <w:rPr>
                <w:lang w:val="es-ES"/>
              </w:rPr>
            </w:pPr>
            <w:r w:rsidRPr="0021100B">
              <w:rPr>
                <w:lang w:val="es-ES"/>
              </w:rPr>
              <w:t>El pan</w:t>
            </w:r>
          </w:p>
          <w:p w:rsidR="0021100B" w:rsidRPr="0021100B" w:rsidRDefault="0021100B" w:rsidP="0021100B">
            <w:pPr>
              <w:rPr>
                <w:lang w:val="es-ES"/>
              </w:rPr>
            </w:pPr>
            <w:r w:rsidRPr="0021100B">
              <w:rPr>
                <w:lang w:val="es-ES"/>
              </w:rPr>
              <w:t>Los wafles</w:t>
            </w:r>
          </w:p>
          <w:p w:rsidR="0021100B" w:rsidRPr="0021100B" w:rsidRDefault="0021100B" w:rsidP="0021100B">
            <w:pPr>
              <w:rPr>
                <w:lang w:val="es-ES"/>
              </w:rPr>
            </w:pPr>
            <w:r w:rsidRPr="0021100B">
              <w:rPr>
                <w:lang w:val="es-ES"/>
              </w:rPr>
              <w:t>La fruta</w:t>
            </w:r>
          </w:p>
          <w:p w:rsidR="0021100B" w:rsidRDefault="0021100B" w:rsidP="0021100B">
            <w:pPr>
              <w:rPr>
                <w:lang w:val="es-ES"/>
              </w:rPr>
            </w:pPr>
            <w:r w:rsidRPr="0021100B">
              <w:rPr>
                <w:lang w:val="es-ES"/>
              </w:rPr>
              <w:t>El yogur</w:t>
            </w:r>
          </w:p>
          <w:p w:rsidR="00953B66" w:rsidRDefault="00953B66" w:rsidP="0021100B">
            <w:pPr>
              <w:rPr>
                <w:lang w:val="es-ES"/>
              </w:rPr>
            </w:pPr>
          </w:p>
          <w:p w:rsidR="00AA1ABC" w:rsidRPr="008A1080" w:rsidRDefault="00AA1ABC" w:rsidP="00AA1ABC">
            <w:pPr>
              <w:rPr>
                <w:b/>
                <w:i/>
                <w:lang w:val="es-ES"/>
              </w:rPr>
            </w:pPr>
            <w:r w:rsidRPr="008A1080">
              <w:rPr>
                <w:b/>
                <w:i/>
                <w:lang w:val="es-ES"/>
              </w:rPr>
              <w:t>El almuerzo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 xml:space="preserve">El sándwich 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El queso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pizza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hamburguesa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Las papas fritas</w:t>
            </w:r>
          </w:p>
          <w:p w:rsidR="00AA1ABC" w:rsidRPr="008A1080" w:rsidRDefault="00AA1ABC" w:rsidP="00AA1ABC">
            <w:pPr>
              <w:rPr>
                <w:i/>
                <w:lang w:val="es-ES"/>
              </w:rPr>
            </w:pPr>
          </w:p>
          <w:p w:rsidR="00AA1ABC" w:rsidRPr="008A1080" w:rsidRDefault="00AA1ABC" w:rsidP="00AA1ABC">
            <w:pPr>
              <w:rPr>
                <w:b/>
                <w:i/>
                <w:lang w:val="es-ES"/>
              </w:rPr>
            </w:pPr>
            <w:r w:rsidRPr="008A1080">
              <w:rPr>
                <w:b/>
                <w:i/>
                <w:lang w:val="es-ES"/>
              </w:rPr>
              <w:t>La cena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Los fideos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Los espaguetis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sopa</w:t>
            </w:r>
          </w:p>
          <w:p w:rsidR="00AA1ABC" w:rsidRPr="0021100B" w:rsidRDefault="00AA1ABC" w:rsidP="0021100B">
            <w:pPr>
              <w:rPr>
                <w:lang w:val="es-ES"/>
              </w:rPr>
            </w:pPr>
          </w:p>
          <w:p w:rsidR="0021100B" w:rsidRPr="00AA1ABC" w:rsidRDefault="00AA1ABC" w:rsidP="0021100B">
            <w:pPr>
              <w:rPr>
                <w:b/>
                <w:i/>
                <w:lang w:val="es-ES"/>
              </w:rPr>
            </w:pPr>
            <w:r w:rsidRPr="00AA1ABC">
              <w:rPr>
                <w:b/>
                <w:i/>
                <w:lang w:val="es-ES"/>
              </w:rPr>
              <w:t>La fruta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manzana</w:t>
            </w:r>
          </w:p>
          <w:p w:rsidR="00AA1ABC" w:rsidRPr="00AA1ABC" w:rsidRDefault="00AA1ABC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naranja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banana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uvas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Las fresas</w:t>
            </w:r>
          </w:p>
          <w:p w:rsidR="00AA1ABC" w:rsidRDefault="00AA1ABC" w:rsidP="00AA1ABC">
            <w:pPr>
              <w:rPr>
                <w:b/>
                <w:i/>
                <w:lang w:val="es-ES"/>
              </w:rPr>
            </w:pPr>
          </w:p>
          <w:p w:rsidR="0021100B" w:rsidRPr="00AA1ABC" w:rsidRDefault="0021100B" w:rsidP="00AA1ABC">
            <w:pPr>
              <w:rPr>
                <w:b/>
                <w:i/>
                <w:lang w:val="es-ES"/>
              </w:rPr>
            </w:pPr>
            <w:r w:rsidRPr="00AA1ABC">
              <w:rPr>
                <w:b/>
                <w:i/>
                <w:lang w:val="es-ES"/>
              </w:rPr>
              <w:t>La carne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El bistec</w:t>
            </w:r>
          </w:p>
          <w:p w:rsidR="00AA1ABC" w:rsidRDefault="00AA1ABC" w:rsidP="0021100B">
            <w:pPr>
              <w:rPr>
                <w:b/>
                <w:i/>
                <w:lang w:val="es-ES"/>
              </w:rPr>
            </w:pPr>
          </w:p>
          <w:p w:rsidR="0021100B" w:rsidRPr="008A1080" w:rsidRDefault="0021100B" w:rsidP="0021100B">
            <w:pPr>
              <w:rPr>
                <w:b/>
                <w:i/>
                <w:lang w:val="es-ES"/>
              </w:rPr>
            </w:pPr>
            <w:r w:rsidRPr="008A1080">
              <w:rPr>
                <w:b/>
                <w:i/>
                <w:lang w:val="es-ES"/>
              </w:rPr>
              <w:t>Las verduras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El brócoli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Las papas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Las zanahorias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El maíz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La ensalada</w:t>
            </w:r>
          </w:p>
          <w:p w:rsidR="0021100B" w:rsidRPr="00AA1ABC" w:rsidRDefault="0021100B" w:rsidP="00AA1ABC">
            <w:pPr>
              <w:rPr>
                <w:lang w:val="es-ES"/>
              </w:rPr>
            </w:pPr>
            <w:r w:rsidRPr="00AA1ABC">
              <w:rPr>
                <w:lang w:val="es-ES"/>
              </w:rPr>
              <w:t>El tomate</w:t>
            </w:r>
          </w:p>
          <w:p w:rsidR="0021100B" w:rsidRPr="008A1080" w:rsidRDefault="0021100B" w:rsidP="0021100B">
            <w:pPr>
              <w:rPr>
                <w:i/>
                <w:lang w:val="es-ES"/>
              </w:rPr>
            </w:pPr>
          </w:p>
          <w:p w:rsidR="0021100B" w:rsidRPr="008A1080" w:rsidRDefault="0021100B" w:rsidP="0021100B">
            <w:pPr>
              <w:rPr>
                <w:b/>
                <w:i/>
                <w:lang w:val="es-ES"/>
              </w:rPr>
            </w:pPr>
            <w:r w:rsidRPr="008A1080">
              <w:rPr>
                <w:b/>
                <w:i/>
                <w:lang w:val="es-ES"/>
              </w:rPr>
              <w:t>Las bebidas</w:t>
            </w:r>
          </w:p>
          <w:p w:rsidR="0021100B" w:rsidRPr="00AA1ABC" w:rsidRDefault="00AA1ABC" w:rsidP="0021100B">
            <w:pPr>
              <w:rPr>
                <w:lang w:val="es-ES"/>
              </w:rPr>
            </w:pPr>
            <w:r w:rsidRPr="00AA1ABC">
              <w:rPr>
                <w:lang w:val="es-ES"/>
              </w:rPr>
              <w:t>El agua</w:t>
            </w:r>
          </w:p>
          <w:p w:rsidR="00AA1ABC" w:rsidRPr="00AA1ABC" w:rsidRDefault="00AA1ABC" w:rsidP="0021100B">
            <w:pPr>
              <w:rPr>
                <w:lang w:val="es-ES"/>
              </w:rPr>
            </w:pPr>
            <w:r w:rsidRPr="00AA1ABC">
              <w:rPr>
                <w:lang w:val="es-ES"/>
              </w:rPr>
              <w:t>El refresco</w:t>
            </w:r>
          </w:p>
          <w:p w:rsidR="00AA1ABC" w:rsidRPr="00AA1ABC" w:rsidRDefault="00AA1ABC" w:rsidP="0021100B">
            <w:pPr>
              <w:rPr>
                <w:lang w:val="es-ES"/>
              </w:rPr>
            </w:pPr>
            <w:r w:rsidRPr="00AA1ABC">
              <w:rPr>
                <w:lang w:val="es-ES"/>
              </w:rPr>
              <w:t>El café</w:t>
            </w:r>
          </w:p>
          <w:p w:rsidR="00AA1ABC" w:rsidRPr="00AA1ABC" w:rsidRDefault="00AA1ABC" w:rsidP="0021100B">
            <w:pPr>
              <w:rPr>
                <w:lang w:val="es-ES"/>
              </w:rPr>
            </w:pPr>
            <w:r w:rsidRPr="00AA1ABC">
              <w:rPr>
                <w:lang w:val="es-ES"/>
              </w:rPr>
              <w:t>La leche</w:t>
            </w:r>
          </w:p>
          <w:p w:rsidR="00AA1ABC" w:rsidRPr="00AA1ABC" w:rsidRDefault="00AA1ABC" w:rsidP="0021100B">
            <w:pPr>
              <w:rPr>
                <w:lang w:val="es-ES"/>
              </w:rPr>
            </w:pPr>
            <w:r w:rsidRPr="00AA1ABC">
              <w:rPr>
                <w:lang w:val="es-ES"/>
              </w:rPr>
              <w:t>El jugo</w:t>
            </w:r>
          </w:p>
          <w:p w:rsidR="0021100B" w:rsidRDefault="0021100B" w:rsidP="0021100B">
            <w:pPr>
              <w:rPr>
                <w:b/>
                <w:i/>
                <w:lang w:val="es-ES"/>
              </w:rPr>
            </w:pPr>
          </w:p>
          <w:p w:rsidR="00AA1ABC" w:rsidRPr="008A1080" w:rsidRDefault="00AA1ABC" w:rsidP="0021100B">
            <w:pPr>
              <w:rPr>
                <w:i/>
                <w:lang w:val="es-ES"/>
              </w:rPr>
            </w:pPr>
          </w:p>
          <w:p w:rsidR="00203394" w:rsidRPr="0021100B" w:rsidRDefault="00203394" w:rsidP="00AA1ABC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203394" w:rsidRPr="0021100B" w:rsidRDefault="00203394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  <w:p w:rsidR="004621BF" w:rsidRPr="0021100B" w:rsidRDefault="004621BF">
            <w:pPr>
              <w:rPr>
                <w:lang w:val="es-ES"/>
              </w:rPr>
            </w:pPr>
          </w:p>
        </w:tc>
      </w:tr>
      <w:tr w:rsidR="00203394" w:rsidRPr="00203394">
        <w:tc>
          <w:tcPr>
            <w:tcW w:w="4788" w:type="dxa"/>
          </w:tcPr>
          <w:p w:rsidR="00203394" w:rsidRPr="00203394" w:rsidRDefault="00203394">
            <w:r w:rsidRPr="00203394">
              <w:rPr>
                <w:rFonts w:ascii="Times New Roman" w:hAnsi="Times New Roman" w:cs="Times New Roman"/>
                <w:b/>
                <w:sz w:val="24"/>
              </w:rPr>
              <w:t>Talk about what you have to do</w:t>
            </w:r>
          </w:p>
        </w:tc>
        <w:tc>
          <w:tcPr>
            <w:tcW w:w="4788" w:type="dxa"/>
          </w:tcPr>
          <w:p w:rsidR="00203394" w:rsidRPr="00203394" w:rsidRDefault="00203394"/>
        </w:tc>
      </w:tr>
      <w:tr w:rsidR="00203394" w:rsidRPr="00953B66">
        <w:tc>
          <w:tcPr>
            <w:tcW w:w="4788" w:type="dxa"/>
          </w:tcPr>
          <w:p w:rsidR="00203394" w:rsidRPr="00953B66" w:rsidRDefault="00953B66">
            <w:pPr>
              <w:rPr>
                <w:lang w:val="es-ES"/>
              </w:rPr>
            </w:pPr>
            <w:r w:rsidRPr="00953B66">
              <w:rPr>
                <w:lang w:val="es-ES"/>
              </w:rPr>
              <w:t>¿Qué tienes que hacer en la clase de historia?</w:t>
            </w:r>
          </w:p>
          <w:p w:rsidR="00953B66" w:rsidRDefault="00953B66">
            <w:pPr>
              <w:rPr>
                <w:ins w:id="6" w:author="Terrill Laura" w:date="2012-05-24T21:51:00Z"/>
                <w:lang w:val="es-ES"/>
              </w:rPr>
            </w:pPr>
            <w:r>
              <w:rPr>
                <w:lang w:val="es-ES"/>
              </w:rPr>
              <w:t>Tengo que tomar apuntes.</w:t>
            </w:r>
          </w:p>
          <w:p w:rsidR="00C731FA" w:rsidRPr="00953B66" w:rsidRDefault="00C731FA">
            <w:pPr>
              <w:numPr>
                <w:ins w:id="7" w:author="Terrill Laura" w:date="2012-05-24T21:51:00Z"/>
              </w:numPr>
              <w:rPr>
                <w:lang w:val="es-ES"/>
              </w:rPr>
            </w:pPr>
            <w:ins w:id="8" w:author="Terrill Laura" w:date="2012-05-24T21:51:00Z">
              <w:r>
                <w:rPr>
                  <w:lang w:val="es-ES"/>
                </w:rPr>
                <w:t>Necessito tomar apuntes.</w:t>
              </w:r>
            </w:ins>
          </w:p>
          <w:p w:rsidR="00953B66" w:rsidRPr="00953B66" w:rsidRDefault="00953B66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203394" w:rsidRPr="00953B66" w:rsidRDefault="00203394">
            <w:pPr>
              <w:rPr>
                <w:lang w:val="es-ES"/>
              </w:rPr>
            </w:pPr>
          </w:p>
        </w:tc>
      </w:tr>
      <w:tr w:rsidR="00203394" w:rsidRPr="00203394">
        <w:tc>
          <w:tcPr>
            <w:tcW w:w="4788" w:type="dxa"/>
          </w:tcPr>
          <w:p w:rsidR="00203394" w:rsidRPr="00203394" w:rsidRDefault="00203394">
            <w:r w:rsidRPr="00203394">
              <w:rPr>
                <w:rFonts w:ascii="Times New Roman" w:hAnsi="Times New Roman" w:cs="Times New Roman"/>
                <w:b/>
                <w:sz w:val="24"/>
              </w:rPr>
              <w:t>Talk about where you go during the school day</w:t>
            </w:r>
          </w:p>
        </w:tc>
        <w:tc>
          <w:tcPr>
            <w:tcW w:w="4788" w:type="dxa"/>
          </w:tcPr>
          <w:p w:rsidR="00203394" w:rsidRPr="00203394" w:rsidRDefault="00203394"/>
        </w:tc>
      </w:tr>
      <w:tr w:rsidR="00203394" w:rsidRPr="007C370A">
        <w:tc>
          <w:tcPr>
            <w:tcW w:w="4788" w:type="dxa"/>
          </w:tcPr>
          <w:p w:rsidR="00203394" w:rsidRP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 w:rsidRPr="007C370A">
              <w:rPr>
                <w:rFonts w:ascii="Times New Roman" w:hAnsi="Times New Roman" w:cs="Times New Roman"/>
                <w:sz w:val="24"/>
                <w:lang w:val="es-ES"/>
              </w:rPr>
              <w:t>¿Adónde vas después de la clase de español?</w:t>
            </w:r>
          </w:p>
          <w:p w:rsidR="007C370A" w:rsidRDefault="007C370A">
            <w:pPr>
              <w:rPr>
                <w:ins w:id="9" w:author="Terrill Laura" w:date="2012-05-24T22:17:00Z"/>
                <w:rFonts w:ascii="Times New Roman" w:hAnsi="Times New Roman" w:cs="Times New Roman"/>
                <w:sz w:val="24"/>
                <w:lang w:val="es-ES"/>
              </w:rPr>
            </w:pPr>
            <w:r w:rsidRPr="007C370A">
              <w:rPr>
                <w:rFonts w:ascii="Times New Roman" w:hAnsi="Times New Roman" w:cs="Times New Roman"/>
                <w:sz w:val="24"/>
                <w:lang w:val="es-ES"/>
              </w:rPr>
              <w:t>Voy al gimnasio.</w:t>
            </w:r>
          </w:p>
          <w:p w:rsidR="00DE100B" w:rsidRPr="007C370A" w:rsidRDefault="00DE100B">
            <w:pPr>
              <w:numPr>
                <w:ins w:id="10" w:author="Terrill Laura" w:date="2012-05-24T22:17:00Z"/>
              </w:numPr>
              <w:rPr>
                <w:rFonts w:ascii="Times New Roman" w:hAnsi="Times New Roman" w:cs="Times New Roman"/>
                <w:sz w:val="24"/>
                <w:lang w:val="es-ES"/>
              </w:rPr>
            </w:pPr>
            <w:ins w:id="11" w:author="Terrill Laura" w:date="2012-05-24T22:17:00Z">
              <w:r>
                <w:rPr>
                  <w:rFonts w:ascii="Times New Roman" w:hAnsi="Times New Roman" w:cs="Times New Roman"/>
                  <w:sz w:val="24"/>
                  <w:lang w:val="es-ES"/>
                </w:rPr>
                <w:t>I go (to the library) in order to …</w:t>
              </w:r>
            </w:ins>
          </w:p>
          <w:p w:rsidR="007C370A" w:rsidRPr="007C370A" w:rsidRDefault="00DE100B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ins w:id="12" w:author="Terrill Laura" w:date="2012-05-24T22:17:00Z">
              <w:r>
                <w:rPr>
                  <w:rFonts w:ascii="Times New Roman" w:hAnsi="Times New Roman" w:cs="Times New Roman"/>
                  <w:sz w:val="24"/>
                  <w:lang w:val="es-ES"/>
                </w:rPr>
                <w:t>I go (to the nurse</w:t>
              </w:r>
            </w:ins>
            <w:ins w:id="13" w:author="Terrill Laura" w:date="2012-05-24T22:18:00Z">
              <w:r>
                <w:rPr>
                  <w:rFonts w:ascii="Times New Roman" w:hAnsi="Times New Roman" w:cs="Times New Roman"/>
                  <w:sz w:val="24"/>
                  <w:lang w:val="es-ES"/>
                </w:rPr>
                <w:t>)</w:t>
              </w:r>
            </w:ins>
            <w:ins w:id="14" w:author="Terrill Laura" w:date="2012-05-24T22:17:00Z">
              <w:r>
                <w:rPr>
                  <w:rFonts w:ascii="Times New Roman" w:hAnsi="Times New Roman" w:cs="Times New Roman"/>
                  <w:sz w:val="24"/>
                  <w:lang w:val="es-ES"/>
                </w:rPr>
                <w:t xml:space="preserve"> when</w:t>
              </w:r>
            </w:ins>
          </w:p>
          <w:p w:rsidR="007C370A" w:rsidRDefault="007C370A">
            <w:pPr>
              <w:rPr>
                <w:rFonts w:ascii="Times New Roman" w:hAnsi="Times New Roman" w:cs="Times New Roman"/>
                <w:b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s-ES"/>
              </w:rPr>
              <w:t>Los lugares</w:t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 xml:space="preserve">La </w:t>
            </w:r>
            <w:commentRangeStart w:id="15"/>
            <w:r>
              <w:rPr>
                <w:rFonts w:ascii="Times New Roman" w:hAnsi="Times New Roman" w:cs="Times New Roman"/>
                <w:sz w:val="24"/>
                <w:lang w:val="es-ES"/>
              </w:rPr>
              <w:t>cafetería</w:t>
            </w:r>
            <w:commentRangeEnd w:id="15"/>
            <w:r w:rsidR="00DE100B">
              <w:rPr>
                <w:rStyle w:val="CommentReference"/>
                <w:vanish/>
              </w:rPr>
              <w:commentReference w:id="15"/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El pasillo</w:t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El laboratorio</w:t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La oficina de la directora</w:t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La enfermería</w:t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El auditorio</w:t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La casa</w:t>
            </w:r>
          </w:p>
          <w:p w:rsid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El gimnasio</w:t>
            </w:r>
          </w:p>
          <w:p w:rsidR="007C370A" w:rsidRPr="007C370A" w:rsidRDefault="007C370A">
            <w:pPr>
              <w:rPr>
                <w:rFonts w:ascii="Times New Roman" w:hAnsi="Times New Roman" w:cs="Times New Roman"/>
                <w:sz w:val="24"/>
                <w:lang w:val="es-ES"/>
              </w:rPr>
            </w:pPr>
          </w:p>
        </w:tc>
        <w:tc>
          <w:tcPr>
            <w:tcW w:w="4788" w:type="dxa"/>
          </w:tcPr>
          <w:p w:rsidR="00203394" w:rsidRPr="007C370A" w:rsidRDefault="00203394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  <w:p w:rsidR="004621BF" w:rsidRPr="007C370A" w:rsidRDefault="004621BF">
            <w:pPr>
              <w:rPr>
                <w:lang w:val="es-ES"/>
              </w:rPr>
            </w:pPr>
          </w:p>
        </w:tc>
      </w:tr>
      <w:tr w:rsidR="00203394" w:rsidRPr="00203394">
        <w:tc>
          <w:tcPr>
            <w:tcW w:w="4788" w:type="dxa"/>
          </w:tcPr>
          <w:p w:rsidR="00203394" w:rsidRPr="00203394" w:rsidRDefault="00203394" w:rsidP="0021100B">
            <w:pPr>
              <w:rPr>
                <w:b/>
                <w:sz w:val="24"/>
              </w:rPr>
            </w:pPr>
            <w:r w:rsidRPr="00203394">
              <w:rPr>
                <w:b/>
                <w:sz w:val="24"/>
              </w:rPr>
              <w:t xml:space="preserve">Compare US educational system to educational system in a foreign </w:t>
            </w:r>
            <w:commentRangeStart w:id="16"/>
            <w:r w:rsidRPr="00203394">
              <w:rPr>
                <w:b/>
                <w:sz w:val="24"/>
              </w:rPr>
              <w:t>country</w:t>
            </w:r>
            <w:commentRangeEnd w:id="16"/>
            <w:r w:rsidR="00DE100B">
              <w:rPr>
                <w:rStyle w:val="CommentReference"/>
                <w:vanish/>
              </w:rPr>
              <w:commentReference w:id="16"/>
            </w:r>
          </w:p>
        </w:tc>
        <w:tc>
          <w:tcPr>
            <w:tcW w:w="4788" w:type="dxa"/>
          </w:tcPr>
          <w:p w:rsidR="00203394" w:rsidRPr="00203394" w:rsidRDefault="006E50C9">
            <w:ins w:id="17" w:author="Terrill Laura" w:date="2012-05-24T22:35:00Z">
              <w:r>
                <w:t>comment on education in the world</w:t>
              </w:r>
            </w:ins>
            <w:ins w:id="18" w:author="Terrill Laura" w:date="2012-05-24T22:23:00Z">
              <w:r w:rsidR="00461516">
                <w:t xml:space="preserve">  </w:t>
              </w:r>
            </w:ins>
          </w:p>
        </w:tc>
      </w:tr>
      <w:tr w:rsidR="00203394" w:rsidRPr="00203394">
        <w:tc>
          <w:tcPr>
            <w:tcW w:w="4788" w:type="dxa"/>
          </w:tcPr>
          <w:p w:rsidR="00203394" w:rsidRDefault="001C4FFF">
            <w:pPr>
              <w:rPr>
                <w:ins w:id="19" w:author="Terrill Laura" w:date="2012-05-24T21:56:00Z"/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(need to find readings first)</w:t>
            </w:r>
          </w:p>
          <w:p w:rsidR="00C731FA" w:rsidRDefault="006E50C9">
            <w:pPr>
              <w:numPr>
                <w:ins w:id="20" w:author="Terrill Laura" w:date="2012-05-24T21:56:00Z"/>
              </w:numPr>
              <w:rPr>
                <w:ins w:id="21" w:author="Terrill Laura" w:date="2012-05-24T21:56:00Z"/>
                <w:rFonts w:ascii="Times New Roman" w:hAnsi="Times New Roman" w:cs="Times New Roman"/>
                <w:b/>
                <w:sz w:val="24"/>
              </w:rPr>
            </w:pPr>
            <w:ins w:id="22" w:author="Terrill Laura" w:date="2012-05-24T22:36:00Z">
              <w:r>
                <w:rPr>
                  <w:rFonts w:ascii="Times New Roman" w:hAnsi="Times New Roman" w:cs="Times New Roman"/>
                  <w:b/>
                  <w:sz w:val="24"/>
                </w:rPr>
                <w:t xml:space="preserve">Education is a basic human right. </w:t>
              </w:r>
            </w:ins>
          </w:p>
          <w:p w:rsidR="00C731FA" w:rsidRDefault="00461516">
            <w:pPr>
              <w:numPr>
                <w:ins w:id="23" w:author="Terrill Laura" w:date="2012-05-24T21:57:00Z"/>
              </w:numPr>
              <w:rPr>
                <w:ins w:id="24" w:author="Terrill Laura" w:date="2012-05-24T22:24:00Z"/>
                <w:rFonts w:ascii="Times New Roman" w:hAnsi="Times New Roman" w:cs="Times New Roman"/>
                <w:b/>
                <w:sz w:val="24"/>
              </w:rPr>
            </w:pPr>
            <w:ins w:id="25" w:author="Terrill Laura" w:date="2012-05-24T22:24:00Z">
              <w:r>
                <w:rPr>
                  <w:rFonts w:ascii="Times New Roman" w:hAnsi="Times New Roman" w:cs="Times New Roman"/>
                  <w:b/>
                  <w:sz w:val="24"/>
                </w:rPr>
                <w:t xml:space="preserve">___% can read and write. </w:t>
              </w:r>
            </w:ins>
          </w:p>
          <w:p w:rsidR="00461516" w:rsidRDefault="00461516">
            <w:pPr>
              <w:numPr>
                <w:ins w:id="26" w:author="Terrill Laura" w:date="2012-05-24T22:24:00Z"/>
              </w:numPr>
              <w:rPr>
                <w:ins w:id="27" w:author="Terrill Laura" w:date="2012-05-24T22:24:00Z"/>
                <w:rFonts w:ascii="Times New Roman" w:hAnsi="Times New Roman" w:cs="Times New Roman"/>
                <w:b/>
                <w:sz w:val="24"/>
              </w:rPr>
            </w:pPr>
            <w:ins w:id="28" w:author="Terrill Laura" w:date="2012-05-24T22:24:00Z">
              <w:r>
                <w:rPr>
                  <w:rFonts w:ascii="Times New Roman" w:hAnsi="Times New Roman" w:cs="Times New Roman"/>
                  <w:b/>
                  <w:sz w:val="24"/>
                </w:rPr>
                <w:t xml:space="preserve">Males have (16) years of school. </w:t>
              </w:r>
            </w:ins>
          </w:p>
          <w:p w:rsidR="00461516" w:rsidRPr="00203394" w:rsidRDefault="00461516">
            <w:pPr>
              <w:numPr>
                <w:ins w:id="29" w:author="Terrill Laura" w:date="2012-05-24T22:24:00Z"/>
              </w:numPr>
              <w:rPr>
                <w:rFonts w:ascii="Times New Roman" w:hAnsi="Times New Roman" w:cs="Times New Roman"/>
                <w:b/>
                <w:sz w:val="24"/>
              </w:rPr>
            </w:pPr>
            <w:ins w:id="30" w:author="Terrill Laura" w:date="2012-05-24T22:24:00Z">
              <w:r>
                <w:rPr>
                  <w:rFonts w:ascii="Times New Roman" w:hAnsi="Times New Roman" w:cs="Times New Roman"/>
                  <w:b/>
                  <w:sz w:val="24"/>
                </w:rPr>
                <w:t xml:space="preserve">Females have (16) years of school. </w:t>
              </w:r>
            </w:ins>
          </w:p>
        </w:tc>
        <w:tc>
          <w:tcPr>
            <w:tcW w:w="4788" w:type="dxa"/>
          </w:tcPr>
          <w:p w:rsidR="00203394" w:rsidRDefault="00203394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Pr="00203394" w:rsidRDefault="004621BF"/>
        </w:tc>
      </w:tr>
      <w:tr w:rsidR="00203394" w:rsidRPr="00203394">
        <w:tc>
          <w:tcPr>
            <w:tcW w:w="4788" w:type="dxa"/>
          </w:tcPr>
          <w:p w:rsidR="00203394" w:rsidRPr="004621BF" w:rsidRDefault="001C4FF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  <w:r w:rsidR="00203394" w:rsidRPr="00203394">
              <w:rPr>
                <w:b/>
                <w:sz w:val="24"/>
              </w:rPr>
              <w:t>escribe a local school found abroad and compare it to your school</w:t>
            </w:r>
            <w:r w:rsidR="00203394" w:rsidRPr="00203394">
              <w:rPr>
                <w:b/>
                <w:sz w:val="24"/>
              </w:rPr>
              <w:tab/>
            </w:r>
          </w:p>
        </w:tc>
        <w:tc>
          <w:tcPr>
            <w:tcW w:w="4788" w:type="dxa"/>
          </w:tcPr>
          <w:p w:rsidR="00203394" w:rsidRPr="00203394" w:rsidRDefault="00203394"/>
        </w:tc>
      </w:tr>
      <w:tr w:rsidR="004621BF" w:rsidRPr="00203394">
        <w:tc>
          <w:tcPr>
            <w:tcW w:w="4788" w:type="dxa"/>
          </w:tcPr>
          <w:p w:rsidR="004621BF" w:rsidRDefault="001C4FFF" w:rsidP="00203394">
            <w:pPr>
              <w:rPr>
                <w:ins w:id="31" w:author="Terrill Laura" w:date="2012-05-24T22:09:00Z"/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(need to find readings first)</w:t>
            </w:r>
            <w:bookmarkStart w:id="32" w:name="_GoBack"/>
            <w:bookmarkEnd w:id="32"/>
          </w:p>
          <w:p w:rsidR="00DE100B" w:rsidRDefault="00DE100B" w:rsidP="00203394">
            <w:pPr>
              <w:numPr>
                <w:ins w:id="33" w:author="Terrill Laura" w:date="2012-05-24T22:09:00Z"/>
              </w:numPr>
              <w:rPr>
                <w:ins w:id="34" w:author="Terrill Laura" w:date="2012-05-24T22:09:00Z"/>
                <w:rFonts w:ascii="Times New Roman" w:hAnsi="Times New Roman" w:cs="Times New Roman"/>
                <w:b/>
                <w:sz w:val="24"/>
              </w:rPr>
            </w:pPr>
          </w:p>
          <w:p w:rsidR="00DE100B" w:rsidRDefault="00DE100B" w:rsidP="00DE100B">
            <w:pPr>
              <w:numPr>
                <w:ins w:id="35" w:author="Terrill Laura" w:date="2012-05-24T22:09:00Z"/>
              </w:numPr>
              <w:rPr>
                <w:ins w:id="36" w:author="Terrill Laura" w:date="2012-05-24T22:09:00Z"/>
                <w:rFonts w:ascii="Times New Roman" w:hAnsi="Times New Roman" w:cs="Times New Roman"/>
                <w:b/>
                <w:sz w:val="24"/>
              </w:rPr>
            </w:pPr>
            <w:ins w:id="37" w:author="Terrill Laura" w:date="2012-05-24T22:09:00Z">
              <w:r>
                <w:rPr>
                  <w:rFonts w:ascii="Times New Roman" w:hAnsi="Times New Roman" w:cs="Times New Roman"/>
                  <w:b/>
                  <w:sz w:val="24"/>
                </w:rPr>
                <w:t>My school is smaller than</w:t>
              </w:r>
            </w:ins>
          </w:p>
          <w:p w:rsidR="00DE100B" w:rsidRDefault="00DE100B" w:rsidP="00DE100B">
            <w:pPr>
              <w:numPr>
                <w:ins w:id="38" w:author="Terrill Laura" w:date="2012-05-24T22:09:00Z"/>
              </w:numPr>
              <w:rPr>
                <w:ins w:id="39" w:author="Terrill Laura" w:date="2012-05-24T22:09:00Z"/>
                <w:rFonts w:ascii="Times New Roman" w:hAnsi="Times New Roman" w:cs="Times New Roman"/>
                <w:b/>
                <w:sz w:val="24"/>
              </w:rPr>
            </w:pPr>
          </w:p>
          <w:p w:rsidR="00DE100B" w:rsidRDefault="00DE100B" w:rsidP="00DE100B">
            <w:pPr>
              <w:numPr>
                <w:ins w:id="40" w:author="Terrill Laura" w:date="2012-05-24T22:09:00Z"/>
              </w:numPr>
              <w:rPr>
                <w:ins w:id="41" w:author="Terrill Laura" w:date="2012-05-24T22:09:00Z"/>
                <w:rFonts w:ascii="Times New Roman" w:hAnsi="Times New Roman" w:cs="Times New Roman"/>
                <w:b/>
                <w:sz w:val="24"/>
              </w:rPr>
            </w:pPr>
            <w:ins w:id="42" w:author="Terrill Laura" w:date="2012-05-24T22:09:00Z">
              <w:r>
                <w:rPr>
                  <w:rFonts w:ascii="Times New Roman" w:hAnsi="Times New Roman" w:cs="Times New Roman"/>
                  <w:b/>
                  <w:sz w:val="24"/>
                </w:rPr>
                <w:t>My school is larger than</w:t>
              </w:r>
            </w:ins>
          </w:p>
          <w:p w:rsidR="00DE100B" w:rsidRDefault="00DE100B" w:rsidP="00DE100B">
            <w:pPr>
              <w:numPr>
                <w:ins w:id="43" w:author="Terrill Laura" w:date="2012-05-24T22:09:00Z"/>
              </w:numPr>
              <w:rPr>
                <w:ins w:id="44" w:author="Terrill Laura" w:date="2012-05-24T22:09:00Z"/>
                <w:rFonts w:ascii="Times New Roman" w:hAnsi="Times New Roman" w:cs="Times New Roman"/>
                <w:b/>
                <w:sz w:val="24"/>
              </w:rPr>
            </w:pPr>
            <w:ins w:id="45" w:author="Terrill Laura" w:date="2012-05-24T22:09:00Z">
              <w:r>
                <w:rPr>
                  <w:rFonts w:ascii="Times New Roman" w:hAnsi="Times New Roman" w:cs="Times New Roman"/>
                  <w:b/>
                  <w:sz w:val="24"/>
                </w:rPr>
                <w:t xml:space="preserve">There are # of students in my school. </w:t>
              </w:r>
            </w:ins>
          </w:p>
          <w:p w:rsidR="00DE100B" w:rsidRDefault="00DE100B" w:rsidP="00DE100B">
            <w:pPr>
              <w:numPr>
                <w:ins w:id="46" w:author="Terrill Laura" w:date="2012-05-24T22:09:00Z"/>
              </w:numPr>
              <w:rPr>
                <w:ins w:id="47" w:author="Terrill Laura" w:date="2012-05-24T22:09:00Z"/>
                <w:rFonts w:ascii="Times New Roman" w:hAnsi="Times New Roman" w:cs="Times New Roman"/>
                <w:b/>
                <w:sz w:val="24"/>
              </w:rPr>
            </w:pPr>
            <w:ins w:id="48" w:author="Terrill Laura" w:date="2012-05-24T22:09:00Z">
              <w:r>
                <w:rPr>
                  <w:rFonts w:ascii="Times New Roman" w:hAnsi="Times New Roman" w:cs="Times New Roman"/>
                  <w:b/>
                  <w:sz w:val="24"/>
                </w:rPr>
                <w:t xml:space="preserve">We go to school on (days). </w:t>
              </w:r>
            </w:ins>
          </w:p>
          <w:p w:rsidR="00DE100B" w:rsidRPr="00203394" w:rsidRDefault="00DE100B" w:rsidP="00203394">
            <w:pPr>
              <w:numPr>
                <w:ins w:id="49" w:author="Terrill Laura" w:date="2012-05-24T22:09:00Z"/>
              </w:numPr>
              <w:rPr>
                <w:b/>
                <w:sz w:val="24"/>
              </w:rPr>
            </w:pPr>
          </w:p>
        </w:tc>
        <w:tc>
          <w:tcPr>
            <w:tcW w:w="4788" w:type="dxa"/>
          </w:tcPr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Default="004621BF"/>
          <w:p w:rsidR="004621BF" w:rsidRPr="00203394" w:rsidRDefault="004621BF"/>
        </w:tc>
      </w:tr>
      <w:tr w:rsidR="00203394" w:rsidRPr="003230EE">
        <w:tc>
          <w:tcPr>
            <w:tcW w:w="9576" w:type="dxa"/>
            <w:gridSpan w:val="2"/>
          </w:tcPr>
          <w:p w:rsidR="00203394" w:rsidRPr="003230EE" w:rsidRDefault="00203394">
            <w:pPr>
              <w:rPr>
                <w:b/>
                <w:lang w:val="es-ES"/>
              </w:rPr>
            </w:pPr>
            <w:r w:rsidRPr="003230EE">
              <w:rPr>
                <w:b/>
                <w:sz w:val="24"/>
                <w:lang w:val="es-ES"/>
              </w:rPr>
              <w:t>Expresiones o vocabulario  personales</w:t>
            </w:r>
          </w:p>
        </w:tc>
      </w:tr>
      <w:tr w:rsidR="00203394" w:rsidRPr="003230EE">
        <w:tc>
          <w:tcPr>
            <w:tcW w:w="4788" w:type="dxa"/>
          </w:tcPr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</w:tc>
        <w:tc>
          <w:tcPr>
            <w:tcW w:w="4788" w:type="dxa"/>
          </w:tcPr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  <w:p w:rsidR="00203394" w:rsidRDefault="00203394">
            <w:pPr>
              <w:rPr>
                <w:lang w:val="es-ES"/>
              </w:rPr>
            </w:pPr>
          </w:p>
          <w:p w:rsidR="00203394" w:rsidRPr="003230EE" w:rsidRDefault="00203394">
            <w:pPr>
              <w:rPr>
                <w:lang w:val="es-ES"/>
              </w:rPr>
            </w:pPr>
          </w:p>
        </w:tc>
      </w:tr>
    </w:tbl>
    <w:p w:rsidR="003230EE" w:rsidRPr="004551A6" w:rsidRDefault="003230EE" w:rsidP="003230EE">
      <w:pPr>
        <w:spacing w:after="0" w:line="240" w:lineRule="auto"/>
        <w:rPr>
          <w:rFonts w:ascii="Berlin Sans FB Demi" w:eastAsia="Times New Roman" w:hAnsi="Berlin Sans FB Demi" w:cs="Times New Roman"/>
          <w:sz w:val="28"/>
          <w:szCs w:val="28"/>
        </w:rPr>
      </w:pPr>
    </w:p>
    <w:sectPr w:rsidR="003230EE" w:rsidRPr="004551A6" w:rsidSect="00C81666">
      <w:pgSz w:w="12240" w:h="16340"/>
      <w:pgMar w:top="1440" w:right="1440" w:bottom="1440" w:left="1440" w:gutter="0"/>
      <w:noEndnote/>
      <w:docGrid w:linePitch="299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rrill Laura" w:date="2012-05-24T21:46:00Z" w:initials="TL">
    <w:p w:rsidR="006E50C9" w:rsidRDefault="006E50C9">
      <w:pPr>
        <w:pStyle w:val="CommentText"/>
      </w:pPr>
      <w:r>
        <w:rPr>
          <w:rStyle w:val="CommentReference"/>
        </w:rPr>
        <w:annotationRef/>
      </w:r>
      <w:r>
        <w:t xml:space="preserve">I can see why you have these here, but these are not things we really talk about very often. </w:t>
      </w:r>
    </w:p>
  </w:comment>
  <w:comment w:id="1" w:author="Terrill Laura" w:date="2012-05-24T21:49:00Z" w:initials="TL">
    <w:p w:rsidR="006E50C9" w:rsidRDefault="006E50C9">
      <w:pPr>
        <w:pStyle w:val="CommentText"/>
      </w:pPr>
      <w:r>
        <w:rPr>
          <w:rStyle w:val="CommentReference"/>
        </w:rPr>
        <w:annotationRef/>
      </w:r>
      <w:r>
        <w:t xml:space="preserve">This might be one where you just focus on what they know how to do. It’s not common, nor polite to point out what others don’t know how to do. </w:t>
      </w:r>
    </w:p>
  </w:comment>
  <w:comment w:id="4" w:author="Terrill Laura" w:date="2012-05-24T21:50:00Z" w:initials="TL">
    <w:p w:rsidR="006E50C9" w:rsidRDefault="006E50C9">
      <w:pPr>
        <w:pStyle w:val="CommentText"/>
      </w:pPr>
      <w:r>
        <w:rPr>
          <w:rStyle w:val="CommentReference"/>
        </w:rPr>
        <w:annotationRef/>
      </w:r>
      <w:r>
        <w:t xml:space="preserve">I would suggest holding for unit 4 unless you want to focus on school uniforms. </w:t>
      </w:r>
    </w:p>
  </w:comment>
  <w:comment w:id="5" w:author="Terrill Laura" w:date="2012-05-24T21:50:00Z" w:initials="TL">
    <w:p w:rsidR="006E50C9" w:rsidRDefault="006E50C9">
      <w:pPr>
        <w:pStyle w:val="CommentText"/>
      </w:pPr>
      <w:r>
        <w:rPr>
          <w:rStyle w:val="CommentReference"/>
        </w:rPr>
        <w:annotationRef/>
      </w:r>
      <w:r>
        <w:t>hold for unit 4</w:t>
      </w:r>
    </w:p>
  </w:comment>
  <w:comment w:id="15" w:author="Terrill Laura" w:date="2012-05-24T22:18:00Z" w:initials="TL">
    <w:p w:rsidR="006E50C9" w:rsidRDefault="006E50C9">
      <w:pPr>
        <w:pStyle w:val="CommentText"/>
      </w:pPr>
      <w:r>
        <w:rPr>
          <w:rStyle w:val="CommentReference"/>
        </w:rPr>
        <w:annotationRef/>
      </w:r>
      <w:r>
        <w:t>you might want to list these words in the “to the” format</w:t>
      </w:r>
    </w:p>
  </w:comment>
  <w:comment w:id="16" w:author="Terrill Laura" w:date="2012-05-24T22:11:00Z" w:initials="TL">
    <w:p w:rsidR="006E50C9" w:rsidRDefault="006E50C9">
      <w:pPr>
        <w:pStyle w:val="CommentText"/>
      </w:pPr>
      <w:r>
        <w:rPr>
          <w:rStyle w:val="CommentReference"/>
        </w:rPr>
        <w:annotationRef/>
      </w:r>
      <w:r>
        <w:t xml:space="preserve">I would drop this for now. They won’t really be able to do this in the language and it probably will not be a high interest topic given their age. Instead I would focus on the similarities and differences in schools.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C6CBE"/>
    <w:multiLevelType w:val="hybridMultilevel"/>
    <w:tmpl w:val="B704BDC4"/>
    <w:lvl w:ilvl="0" w:tplc="9DCE8362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8C20376"/>
    <w:multiLevelType w:val="hybridMultilevel"/>
    <w:tmpl w:val="7576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A0759"/>
    <w:multiLevelType w:val="hybridMultilevel"/>
    <w:tmpl w:val="2C923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F24E00"/>
    <w:multiLevelType w:val="hybridMultilevel"/>
    <w:tmpl w:val="4E00E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A59AB"/>
    <w:multiLevelType w:val="hybridMultilevel"/>
    <w:tmpl w:val="57E2C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B13544"/>
    <w:multiLevelType w:val="hybridMultilevel"/>
    <w:tmpl w:val="4A26EACA"/>
    <w:lvl w:ilvl="0" w:tplc="9DCE8362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trackRevisions/>
  <w:doNotTrackMoves/>
  <w:defaultTabStop w:val="720"/>
  <w:drawingGridHorizontalSpacing w:val="110"/>
  <w:drawingGridVerticalSpacing w:val="299"/>
  <w:displayHorizontalDrawingGridEvery w:val="0"/>
  <w:characterSpacingControl w:val="doNotCompress"/>
  <w:compat>
    <w:useFELayout/>
  </w:compat>
  <w:rsids>
    <w:rsidRoot w:val="00C81666"/>
    <w:rsid w:val="000A64D4"/>
    <w:rsid w:val="001004AF"/>
    <w:rsid w:val="00160D93"/>
    <w:rsid w:val="00182394"/>
    <w:rsid w:val="001C4FFF"/>
    <w:rsid w:val="00203394"/>
    <w:rsid w:val="0021100B"/>
    <w:rsid w:val="00217F2E"/>
    <w:rsid w:val="00231F17"/>
    <w:rsid w:val="002B3976"/>
    <w:rsid w:val="003230EE"/>
    <w:rsid w:val="003B56AA"/>
    <w:rsid w:val="003F5701"/>
    <w:rsid w:val="004248DE"/>
    <w:rsid w:val="00461516"/>
    <w:rsid w:val="004621BF"/>
    <w:rsid w:val="004B0E5E"/>
    <w:rsid w:val="004E5AE0"/>
    <w:rsid w:val="00501AF8"/>
    <w:rsid w:val="00582F8D"/>
    <w:rsid w:val="00592562"/>
    <w:rsid w:val="00601826"/>
    <w:rsid w:val="00604CB1"/>
    <w:rsid w:val="006B1C7A"/>
    <w:rsid w:val="006E50C9"/>
    <w:rsid w:val="00726638"/>
    <w:rsid w:val="007C370A"/>
    <w:rsid w:val="00823308"/>
    <w:rsid w:val="00953B66"/>
    <w:rsid w:val="009A0186"/>
    <w:rsid w:val="009A62F0"/>
    <w:rsid w:val="009B61FD"/>
    <w:rsid w:val="00A56C7C"/>
    <w:rsid w:val="00A67EBE"/>
    <w:rsid w:val="00A825F6"/>
    <w:rsid w:val="00AA1ABC"/>
    <w:rsid w:val="00AA29DB"/>
    <w:rsid w:val="00BD6B8A"/>
    <w:rsid w:val="00C013DD"/>
    <w:rsid w:val="00C0591A"/>
    <w:rsid w:val="00C731FA"/>
    <w:rsid w:val="00C81666"/>
    <w:rsid w:val="00D451D7"/>
    <w:rsid w:val="00DB3D35"/>
    <w:rsid w:val="00DE100B"/>
    <w:rsid w:val="00DF56C9"/>
    <w:rsid w:val="00F21F26"/>
    <w:rsid w:val="00F455E2"/>
    <w:rsid w:val="00F676EC"/>
    <w:rsid w:val="00FA1FBB"/>
  </w:rsids>
  <m:mathPr>
    <m:mathFont m:val="Palatino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2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81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5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30EE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323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731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1F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1F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1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1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5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30EE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323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518</Words>
  <Characters>2956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d120admin</dc:creator>
  <cp:lastModifiedBy>Terrill Laura</cp:lastModifiedBy>
  <cp:revision>7</cp:revision>
  <dcterms:created xsi:type="dcterms:W3CDTF">2012-05-23T19:26:00Z</dcterms:created>
  <dcterms:modified xsi:type="dcterms:W3CDTF">2012-05-25T03:20:00Z</dcterms:modified>
</cp:coreProperties>
</file>